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C4B96" w:rsidRDefault="00CC4B96" w:rsidP="00D35B9C">
      <w:pPr>
        <w:spacing w:after="0" w:line="240" w:lineRule="auto"/>
        <w:rPr>
          <w:rFonts w:ascii="Times New Roman" w:eastAsia="Times New Roman" w:hAnsi="Times New Roman" w:cs="Times New Roman"/>
          <w:sz w:val="24"/>
          <w:szCs w:val="24"/>
          <w:lang w:eastAsia="en-GB"/>
        </w:rPr>
      </w:pPr>
    </w:p>
    <w:p w:rsidR="00CC4B96" w:rsidRPr="00CC4B96" w:rsidRDefault="00CC4B96" w:rsidP="00D35B9C">
      <w:pPr>
        <w:spacing w:after="0" w:line="240" w:lineRule="auto"/>
        <w:rPr>
          <w:rFonts w:ascii="Times New Roman" w:eastAsia="Times New Roman" w:hAnsi="Times New Roman" w:cs="Times New Roman"/>
          <w:b/>
          <w:sz w:val="24"/>
          <w:szCs w:val="24"/>
          <w:lang w:eastAsia="en-GB"/>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pPr>
      <w:r>
        <w:rPr>
          <w:rFonts w:ascii="Times New Roman" w:eastAsia="Times New Roman" w:hAnsi="Times New Roman" w:cs="Times New Roman"/>
          <w:sz w:val="24"/>
          <w:szCs w:val="24"/>
          <w:lang w:eastAsia="en-GB"/>
        </w:rPr>
        <w:t xml:space="preserve">                                            </w:t>
      </w:r>
      <w:r w:rsidRPr="00CC4B96">
        <w:rPr>
          <w:rFonts w:ascii="Times New Roman" w:eastAsia="Times New Roman" w:hAnsi="Times New Roman" w:cs="Times New Roman"/>
          <w:b/>
          <w:sz w:val="96"/>
          <w:szCs w:val="24"/>
          <w:lang w:eastAsia="en-GB"/>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t>MOLES</w:t>
      </w:r>
    </w:p>
    <w:p w:rsidR="00CC4B96" w:rsidRDefault="00CC4B96" w:rsidP="00D35B9C">
      <w:pPr>
        <w:spacing w:after="0" w:line="240" w:lineRule="auto"/>
        <w:rPr>
          <w:rFonts w:ascii="Times New Roman" w:eastAsia="Times New Roman" w:hAnsi="Times New Roman" w:cs="Times New Roman"/>
          <w:sz w:val="24"/>
          <w:szCs w:val="24"/>
          <w:lang w:eastAsia="en-GB"/>
        </w:rPr>
      </w:pPr>
    </w:p>
    <w:p w:rsidR="00CC4B96" w:rsidRDefault="00CC4B96" w:rsidP="00D35B9C">
      <w:pPr>
        <w:spacing w:after="0" w:line="240" w:lineRule="auto"/>
        <w:rPr>
          <w:rFonts w:ascii="Times New Roman" w:eastAsia="Times New Roman" w:hAnsi="Times New Roman" w:cs="Times New Roman"/>
          <w:sz w:val="24"/>
          <w:szCs w:val="24"/>
          <w:lang w:eastAsia="en-GB"/>
        </w:rPr>
      </w:pPr>
    </w:p>
    <w:p w:rsidR="00CC4B96" w:rsidRDefault="00CC4B96" w:rsidP="00D35B9C">
      <w:pPr>
        <w:spacing w:after="0" w:line="240" w:lineRule="auto"/>
        <w:rPr>
          <w:rFonts w:ascii="Times New Roman" w:eastAsia="Times New Roman" w:hAnsi="Times New Roman" w:cs="Times New Roman"/>
          <w:sz w:val="24"/>
          <w:szCs w:val="24"/>
          <w:lang w:eastAsia="en-GB"/>
        </w:rPr>
      </w:pPr>
    </w:p>
    <w:p w:rsidR="00D35B9C" w:rsidRPr="00D35B9C" w:rsidRDefault="00D35B9C" w:rsidP="00D35B9C">
      <w:pPr>
        <w:spacing w:after="0" w:line="240" w:lineRule="auto"/>
        <w:rPr>
          <w:rFonts w:ascii="Times New Roman" w:eastAsia="Times New Roman" w:hAnsi="Times New Roman" w:cs="Times New Roman"/>
          <w:sz w:val="24"/>
          <w:szCs w:val="24"/>
          <w:lang w:eastAsia="en-GB"/>
        </w:rPr>
      </w:pPr>
      <w:r w:rsidRPr="00D35B9C">
        <w:rPr>
          <w:rFonts w:ascii="Times New Roman" w:eastAsia="Times New Roman" w:hAnsi="Times New Roman" w:cs="Times New Roman"/>
          <w:sz w:val="24"/>
          <w:szCs w:val="24"/>
          <w:lang w:eastAsia="en-GB"/>
        </w:rPr>
        <w:t>Moles are animals that live most of their lives underground. This lesson will teach you about moles, what they look like, where they live, what they eat, and some other cool facts about these expert dig</w:t>
      </w:r>
      <w:r w:rsidR="00F10075">
        <w:rPr>
          <w:rFonts w:ascii="Times New Roman" w:eastAsia="Times New Roman" w:hAnsi="Times New Roman" w:cs="Times New Roman"/>
          <w:sz w:val="24"/>
          <w:szCs w:val="24"/>
          <w:lang w:eastAsia="en-GB"/>
        </w:rPr>
        <w:t xml:space="preserve"> </w:t>
      </w:r>
      <w:bookmarkStart w:id="0" w:name="_GoBack"/>
      <w:bookmarkEnd w:id="0"/>
      <w:r w:rsidRPr="00D35B9C">
        <w:rPr>
          <w:rFonts w:ascii="Times New Roman" w:eastAsia="Times New Roman" w:hAnsi="Times New Roman" w:cs="Times New Roman"/>
          <w:sz w:val="24"/>
          <w:szCs w:val="24"/>
          <w:lang w:eastAsia="en-GB"/>
        </w:rPr>
        <w:t>gers.</w:t>
      </w:r>
      <w:r w:rsidR="00CC4B96">
        <w:rPr>
          <w:rFonts w:ascii="Times New Roman" w:eastAsia="Times New Roman" w:hAnsi="Times New Roman" w:cs="Times New Roman"/>
          <w:sz w:val="24"/>
          <w:szCs w:val="24"/>
          <w:lang w:eastAsia="en-GB"/>
        </w:rPr>
        <w:t>We will think about how moles physical features are adapted to help them survive in their habitat</w:t>
      </w:r>
    </w:p>
    <w:p w:rsidR="00D35B9C" w:rsidRPr="00F10075" w:rsidRDefault="00D35B9C" w:rsidP="00D35B9C">
      <w:pPr>
        <w:shd w:val="clear" w:color="auto" w:fill="FFFFFF"/>
        <w:spacing w:before="300" w:after="150" w:line="240" w:lineRule="auto"/>
        <w:outlineLvl w:val="1"/>
        <w:rPr>
          <w:rFonts w:ascii="inherit" w:eastAsia="Times New Roman" w:hAnsi="inherit" w:cs="Helvetica"/>
          <w:bCs/>
          <w:color w:val="555555"/>
          <w:sz w:val="39"/>
          <w:szCs w:val="39"/>
          <w:lang w:eastAsia="en-GB"/>
        </w:rPr>
      </w:pPr>
      <w:r w:rsidRPr="00D35B9C">
        <w:rPr>
          <w:rFonts w:ascii="inherit" w:eastAsia="Times New Roman" w:hAnsi="inherit" w:cs="Helvetica"/>
          <w:b/>
          <w:bCs/>
          <w:color w:val="555555"/>
          <w:sz w:val="39"/>
          <w:szCs w:val="39"/>
          <w:lang w:eastAsia="en-GB"/>
        </w:rPr>
        <w:t>What Are Moles?</w:t>
      </w:r>
    </w:p>
    <w:p w:rsidR="00D35B9C" w:rsidRPr="00D35B9C" w:rsidRDefault="00D35B9C" w:rsidP="00D35B9C">
      <w:pPr>
        <w:shd w:val="clear" w:color="auto" w:fill="FFFFFF"/>
        <w:spacing w:after="150" w:line="240" w:lineRule="auto"/>
        <w:rPr>
          <w:rFonts w:ascii="Helvetica" w:eastAsia="Times New Roman" w:hAnsi="Helvetica" w:cs="Helvetica"/>
          <w:color w:val="555555"/>
          <w:sz w:val="21"/>
          <w:szCs w:val="21"/>
          <w:lang w:eastAsia="en-GB"/>
        </w:rPr>
      </w:pPr>
      <w:r w:rsidRPr="00D35B9C">
        <w:rPr>
          <w:rFonts w:ascii="Helvetica" w:eastAsia="Times New Roman" w:hAnsi="Helvetica" w:cs="Helvetica"/>
          <w:color w:val="555555"/>
          <w:sz w:val="21"/>
          <w:szCs w:val="21"/>
          <w:lang w:eastAsia="en-GB"/>
        </w:rPr>
        <w:t>Imagine that when you go outside, you notice a few hills of dirt in the grass that weren't there yesterday so you decide to investigate. You don't see anything and aren't sure what's making the dirt hills, so you flatten them with your foot and go play. The next day, you're surprised that the dirt hills are back. You ha</w:t>
      </w:r>
      <w:r w:rsidR="00CC4B96">
        <w:rPr>
          <w:rFonts w:ascii="Helvetica" w:eastAsia="Times New Roman" w:hAnsi="Helvetica" w:cs="Helvetica"/>
          <w:color w:val="555555"/>
          <w:sz w:val="21"/>
          <w:szCs w:val="21"/>
          <w:lang w:eastAsia="en-GB"/>
        </w:rPr>
        <w:t>ve moles living under your grass.</w:t>
      </w:r>
    </w:p>
    <w:p w:rsidR="00D35B9C" w:rsidRPr="00D35B9C" w:rsidRDefault="00D35B9C" w:rsidP="00D35B9C">
      <w:pPr>
        <w:shd w:val="clear" w:color="auto" w:fill="FFFFFF"/>
        <w:spacing w:after="150" w:line="240" w:lineRule="auto"/>
        <w:rPr>
          <w:rFonts w:ascii="Helvetica" w:eastAsia="Times New Roman" w:hAnsi="Helvetica" w:cs="Helvetica"/>
          <w:color w:val="555555"/>
          <w:sz w:val="21"/>
          <w:szCs w:val="21"/>
          <w:lang w:eastAsia="en-GB"/>
        </w:rPr>
      </w:pPr>
      <w:r w:rsidRPr="00D35B9C">
        <w:rPr>
          <w:rFonts w:ascii="Helvetica" w:eastAsia="Times New Roman" w:hAnsi="Helvetica" w:cs="Helvetica"/>
          <w:b/>
          <w:bCs/>
          <w:color w:val="555555"/>
          <w:sz w:val="21"/>
          <w:szCs w:val="21"/>
          <w:lang w:eastAsia="en-GB"/>
        </w:rPr>
        <w:t>Moles</w:t>
      </w:r>
      <w:r w:rsidRPr="00D35B9C">
        <w:rPr>
          <w:rFonts w:ascii="Helvetica" w:eastAsia="Times New Roman" w:hAnsi="Helvetica" w:cs="Helvetica"/>
          <w:color w:val="555555"/>
          <w:sz w:val="21"/>
          <w:szCs w:val="21"/>
          <w:lang w:eastAsia="en-GB"/>
        </w:rPr>
        <w:t> are small animals with soft fur that usually dig tunnels, live most of their lives underground, and have bad eyesight and long claws.</w:t>
      </w:r>
    </w:p>
    <w:tbl>
      <w:tblPr>
        <w:tblW w:w="6480" w:type="dxa"/>
        <w:tblInd w:w="150" w:type="dxa"/>
        <w:tblCellMar>
          <w:top w:w="15" w:type="dxa"/>
          <w:left w:w="15" w:type="dxa"/>
          <w:bottom w:w="15" w:type="dxa"/>
          <w:right w:w="15" w:type="dxa"/>
        </w:tblCellMar>
        <w:tblLook w:val="04A0" w:firstRow="1" w:lastRow="0" w:firstColumn="1" w:lastColumn="0" w:noHBand="0" w:noVBand="1"/>
      </w:tblPr>
      <w:tblGrid>
        <w:gridCol w:w="6480"/>
      </w:tblGrid>
      <w:tr w:rsidR="00D35B9C" w:rsidRPr="00D35B9C" w:rsidTr="00D35B9C">
        <w:tc>
          <w:tcPr>
            <w:tcW w:w="0" w:type="auto"/>
            <w:shd w:val="clear" w:color="auto" w:fill="auto"/>
            <w:tcMar>
              <w:top w:w="75" w:type="dxa"/>
              <w:left w:w="75" w:type="dxa"/>
              <w:bottom w:w="75" w:type="dxa"/>
              <w:right w:w="75" w:type="dxa"/>
            </w:tcMar>
            <w:vAlign w:val="center"/>
            <w:hideMark/>
          </w:tcPr>
          <w:p w:rsidR="00D35B9C" w:rsidRPr="00D35B9C" w:rsidRDefault="00D35B9C" w:rsidP="00D35B9C">
            <w:pPr>
              <w:spacing w:before="150" w:after="150" w:line="240" w:lineRule="auto"/>
              <w:rPr>
                <w:rFonts w:ascii="Times New Roman" w:eastAsia="Times New Roman" w:hAnsi="Times New Roman" w:cs="Times New Roman"/>
                <w:sz w:val="24"/>
                <w:szCs w:val="24"/>
                <w:lang w:eastAsia="en-GB"/>
              </w:rPr>
            </w:pPr>
          </w:p>
        </w:tc>
      </w:tr>
      <w:tr w:rsidR="00D35B9C" w:rsidRPr="00D35B9C" w:rsidTr="00D35B9C">
        <w:tc>
          <w:tcPr>
            <w:tcW w:w="0" w:type="auto"/>
            <w:tcBorders>
              <w:top w:val="nil"/>
              <w:left w:val="nil"/>
              <w:bottom w:val="nil"/>
              <w:right w:val="nil"/>
            </w:tcBorders>
            <w:shd w:val="clear" w:color="auto" w:fill="auto"/>
            <w:tcMar>
              <w:top w:w="75" w:type="dxa"/>
              <w:left w:w="75" w:type="dxa"/>
              <w:bottom w:w="75" w:type="dxa"/>
              <w:right w:w="75" w:type="dxa"/>
            </w:tcMar>
            <w:vAlign w:val="center"/>
            <w:hideMark/>
          </w:tcPr>
          <w:p w:rsidR="00D35B9C" w:rsidRPr="00D35B9C" w:rsidRDefault="00D35B9C" w:rsidP="00D35B9C">
            <w:pPr>
              <w:spacing w:before="150" w:after="150" w:line="240" w:lineRule="auto"/>
              <w:jc w:val="center"/>
              <w:textAlignment w:val="baseline"/>
              <w:rPr>
                <w:rFonts w:ascii="Times New Roman" w:eastAsia="Times New Roman" w:hAnsi="Times New Roman" w:cs="Times New Roman"/>
                <w:b/>
                <w:bCs/>
                <w:i/>
                <w:iCs/>
                <w:color w:val="555555"/>
                <w:sz w:val="18"/>
                <w:szCs w:val="18"/>
                <w:lang w:eastAsia="en-GB"/>
              </w:rPr>
            </w:pPr>
          </w:p>
        </w:tc>
      </w:tr>
    </w:tbl>
    <w:p w:rsidR="00D35B9C" w:rsidRPr="00D35B9C" w:rsidRDefault="00D35B9C" w:rsidP="00D35B9C">
      <w:pPr>
        <w:shd w:val="clear" w:color="auto" w:fill="FFFFFF"/>
        <w:spacing w:after="150" w:line="240" w:lineRule="auto"/>
        <w:rPr>
          <w:rFonts w:ascii="Helvetica" w:eastAsia="Times New Roman" w:hAnsi="Helvetica" w:cs="Helvetica"/>
          <w:color w:val="555555"/>
          <w:sz w:val="21"/>
          <w:szCs w:val="21"/>
          <w:lang w:eastAsia="en-GB"/>
        </w:rPr>
      </w:pPr>
      <w:r w:rsidRPr="00D35B9C">
        <w:rPr>
          <w:rFonts w:ascii="Helvetica" w:eastAsia="Times New Roman" w:hAnsi="Helvetica" w:cs="Helvetica"/>
          <w:color w:val="555555"/>
          <w:sz w:val="21"/>
          <w:szCs w:val="21"/>
          <w:lang w:eastAsia="en-GB"/>
        </w:rPr>
        <w:t>There are 42 kinds of moles on Earth. The smallest one weighs less than an ounce, or a little more than 2 nickels, and isn't quite 2 inches long. The biggest mole weighs almost 8 ounces, which is a little more than 44 nickels, and is about 9 inches long.</w:t>
      </w:r>
    </w:p>
    <w:p w:rsidR="00D35B9C" w:rsidRPr="00D35B9C" w:rsidRDefault="00D35B9C" w:rsidP="00D35B9C">
      <w:pPr>
        <w:shd w:val="clear" w:color="auto" w:fill="FFFFFF"/>
        <w:spacing w:after="150" w:line="240" w:lineRule="auto"/>
        <w:rPr>
          <w:rFonts w:ascii="Helvetica" w:eastAsia="Times New Roman" w:hAnsi="Helvetica" w:cs="Helvetica"/>
          <w:color w:val="555555"/>
          <w:sz w:val="21"/>
          <w:szCs w:val="21"/>
          <w:lang w:eastAsia="en-GB"/>
        </w:rPr>
      </w:pPr>
      <w:r w:rsidRPr="00D35B9C">
        <w:rPr>
          <w:rFonts w:ascii="Helvetica" w:eastAsia="Times New Roman" w:hAnsi="Helvetica" w:cs="Helvetica"/>
          <w:color w:val="555555"/>
          <w:sz w:val="21"/>
          <w:szCs w:val="21"/>
          <w:lang w:eastAsia="en-GB"/>
        </w:rPr>
        <w:t>Most live underground, though some live under dead leaves on the ground. If they had ears like yours, dirt would get in them and jam them up, so moles have small ears inside their head instead of outside so dirt can't get in.</w:t>
      </w:r>
    </w:p>
    <w:p w:rsidR="00D35B9C" w:rsidRPr="00D35B9C" w:rsidRDefault="00D35B9C" w:rsidP="00D35B9C">
      <w:pPr>
        <w:shd w:val="clear" w:color="auto" w:fill="FFFFFF"/>
        <w:spacing w:after="150" w:line="240" w:lineRule="auto"/>
        <w:rPr>
          <w:rFonts w:ascii="Helvetica" w:eastAsia="Times New Roman" w:hAnsi="Helvetica" w:cs="Helvetica"/>
          <w:color w:val="555555"/>
          <w:sz w:val="21"/>
          <w:szCs w:val="21"/>
          <w:lang w:eastAsia="en-GB"/>
        </w:rPr>
      </w:pPr>
      <w:r w:rsidRPr="00D35B9C">
        <w:rPr>
          <w:rFonts w:ascii="Helvetica" w:eastAsia="Times New Roman" w:hAnsi="Helvetica" w:cs="Helvetica"/>
          <w:color w:val="555555"/>
          <w:sz w:val="21"/>
          <w:szCs w:val="21"/>
          <w:lang w:eastAsia="en-GB"/>
        </w:rPr>
        <w:t xml:space="preserve">Some people don't like the dirt hills they make in their yards. However, all the digging they do </w:t>
      </w:r>
      <w:proofErr w:type="gramStart"/>
      <w:r w:rsidRPr="00D35B9C">
        <w:rPr>
          <w:rFonts w:ascii="Helvetica" w:eastAsia="Times New Roman" w:hAnsi="Helvetica" w:cs="Helvetica"/>
          <w:color w:val="555555"/>
          <w:sz w:val="21"/>
          <w:szCs w:val="21"/>
          <w:lang w:eastAsia="en-GB"/>
        </w:rPr>
        <w:t>helps</w:t>
      </w:r>
      <w:proofErr w:type="gramEnd"/>
      <w:r w:rsidRPr="00D35B9C">
        <w:rPr>
          <w:rFonts w:ascii="Helvetica" w:eastAsia="Times New Roman" w:hAnsi="Helvetica" w:cs="Helvetica"/>
          <w:color w:val="555555"/>
          <w:sz w:val="21"/>
          <w:szCs w:val="21"/>
          <w:lang w:eastAsia="en-GB"/>
        </w:rPr>
        <w:t xml:space="preserve"> loosen the soil and makes it drain better, which helps plants in the long run.</w:t>
      </w:r>
    </w:p>
    <w:p w:rsidR="00D35B9C" w:rsidRPr="00D35B9C" w:rsidRDefault="00D35B9C" w:rsidP="00D35B9C">
      <w:pPr>
        <w:shd w:val="clear" w:color="auto" w:fill="FFFFFF"/>
        <w:spacing w:before="300" w:after="150" w:line="240" w:lineRule="auto"/>
        <w:outlineLvl w:val="1"/>
        <w:rPr>
          <w:rFonts w:ascii="inherit" w:eastAsia="Times New Roman" w:hAnsi="inherit" w:cs="Helvetica"/>
          <w:b/>
          <w:bCs/>
          <w:color w:val="555555"/>
          <w:sz w:val="39"/>
          <w:szCs w:val="39"/>
          <w:lang w:eastAsia="en-GB"/>
        </w:rPr>
      </w:pPr>
      <w:r w:rsidRPr="00D35B9C">
        <w:rPr>
          <w:rFonts w:ascii="inherit" w:eastAsia="Times New Roman" w:hAnsi="inherit" w:cs="Helvetica"/>
          <w:b/>
          <w:bCs/>
          <w:color w:val="555555"/>
          <w:sz w:val="39"/>
          <w:szCs w:val="39"/>
          <w:lang w:eastAsia="en-GB"/>
        </w:rPr>
        <w:t>Where Do Moles Live?</w:t>
      </w:r>
    </w:p>
    <w:p w:rsidR="00D35B9C" w:rsidRPr="00D35B9C" w:rsidRDefault="00D35B9C" w:rsidP="00D35B9C">
      <w:pPr>
        <w:shd w:val="clear" w:color="auto" w:fill="FFFFFF"/>
        <w:spacing w:after="150" w:line="240" w:lineRule="auto"/>
        <w:rPr>
          <w:rFonts w:ascii="Helvetica" w:eastAsia="Times New Roman" w:hAnsi="Helvetica" w:cs="Helvetica"/>
          <w:color w:val="555555"/>
          <w:sz w:val="21"/>
          <w:szCs w:val="21"/>
          <w:lang w:eastAsia="en-GB"/>
        </w:rPr>
      </w:pPr>
      <w:r w:rsidRPr="00D35B9C">
        <w:rPr>
          <w:rFonts w:ascii="Helvetica" w:eastAsia="Times New Roman" w:hAnsi="Helvetica" w:cs="Helvetica"/>
          <w:color w:val="555555"/>
          <w:sz w:val="21"/>
          <w:szCs w:val="21"/>
          <w:lang w:eastAsia="en-GB"/>
        </w:rPr>
        <w:t>Moles live in Europe, Asia, and North America. There are 7 different kinds of moles that live in the United States alone.</w:t>
      </w:r>
    </w:p>
    <w:tbl>
      <w:tblPr>
        <w:tblW w:w="6480" w:type="dxa"/>
        <w:tblCellMar>
          <w:top w:w="15" w:type="dxa"/>
          <w:left w:w="15" w:type="dxa"/>
          <w:bottom w:w="15" w:type="dxa"/>
          <w:right w:w="15" w:type="dxa"/>
        </w:tblCellMar>
        <w:tblLook w:val="04A0" w:firstRow="1" w:lastRow="0" w:firstColumn="1" w:lastColumn="0" w:noHBand="0" w:noVBand="1"/>
      </w:tblPr>
      <w:tblGrid>
        <w:gridCol w:w="6480"/>
      </w:tblGrid>
      <w:tr w:rsidR="00D35B9C" w:rsidRPr="00D35B9C" w:rsidTr="00D35B9C">
        <w:tc>
          <w:tcPr>
            <w:tcW w:w="0" w:type="auto"/>
            <w:shd w:val="clear" w:color="auto" w:fill="auto"/>
            <w:tcMar>
              <w:top w:w="75" w:type="dxa"/>
              <w:left w:w="75" w:type="dxa"/>
              <w:bottom w:w="75" w:type="dxa"/>
              <w:right w:w="75" w:type="dxa"/>
            </w:tcMar>
            <w:vAlign w:val="center"/>
            <w:hideMark/>
          </w:tcPr>
          <w:p w:rsidR="00D35B9C" w:rsidRPr="00D35B9C" w:rsidRDefault="00D35B9C" w:rsidP="00D35B9C">
            <w:pPr>
              <w:spacing w:before="150" w:after="150" w:line="240" w:lineRule="auto"/>
              <w:rPr>
                <w:rFonts w:ascii="Times New Roman" w:eastAsia="Times New Roman" w:hAnsi="Times New Roman" w:cs="Times New Roman"/>
                <w:sz w:val="24"/>
                <w:szCs w:val="24"/>
                <w:lang w:eastAsia="en-GB"/>
              </w:rPr>
            </w:pPr>
          </w:p>
        </w:tc>
      </w:tr>
      <w:tr w:rsidR="00D35B9C" w:rsidRPr="00D35B9C" w:rsidTr="00D35B9C">
        <w:tc>
          <w:tcPr>
            <w:tcW w:w="0" w:type="auto"/>
            <w:tcBorders>
              <w:top w:val="nil"/>
              <w:left w:val="nil"/>
              <w:bottom w:val="nil"/>
              <w:right w:val="nil"/>
            </w:tcBorders>
            <w:shd w:val="clear" w:color="auto" w:fill="auto"/>
            <w:tcMar>
              <w:top w:w="75" w:type="dxa"/>
              <w:left w:w="75" w:type="dxa"/>
              <w:bottom w:w="75" w:type="dxa"/>
              <w:right w:w="75" w:type="dxa"/>
            </w:tcMar>
            <w:vAlign w:val="center"/>
            <w:hideMark/>
          </w:tcPr>
          <w:p w:rsidR="00D35B9C" w:rsidRPr="00D35B9C" w:rsidRDefault="00D35B9C" w:rsidP="00D35B9C">
            <w:pPr>
              <w:spacing w:before="150" w:after="150" w:line="240" w:lineRule="auto"/>
              <w:jc w:val="center"/>
              <w:textAlignment w:val="baseline"/>
              <w:rPr>
                <w:rFonts w:ascii="Times New Roman" w:eastAsia="Times New Roman" w:hAnsi="Times New Roman" w:cs="Times New Roman"/>
                <w:b/>
                <w:bCs/>
                <w:i/>
                <w:iCs/>
                <w:color w:val="555555"/>
                <w:sz w:val="18"/>
                <w:szCs w:val="18"/>
                <w:lang w:eastAsia="en-GB"/>
              </w:rPr>
            </w:pPr>
          </w:p>
        </w:tc>
      </w:tr>
    </w:tbl>
    <w:p w:rsidR="00D35B9C" w:rsidRPr="00D35B9C" w:rsidRDefault="00D35B9C" w:rsidP="00D35B9C">
      <w:pPr>
        <w:shd w:val="clear" w:color="auto" w:fill="FFFFFF"/>
        <w:spacing w:after="150" w:line="240" w:lineRule="auto"/>
        <w:rPr>
          <w:rFonts w:ascii="Helvetica" w:eastAsia="Times New Roman" w:hAnsi="Helvetica" w:cs="Helvetica"/>
          <w:color w:val="555555"/>
          <w:sz w:val="21"/>
          <w:szCs w:val="21"/>
          <w:lang w:eastAsia="en-GB"/>
        </w:rPr>
      </w:pPr>
      <w:r w:rsidRPr="00D35B9C">
        <w:rPr>
          <w:rFonts w:ascii="Helvetica" w:eastAsia="Times New Roman" w:hAnsi="Helvetica" w:cs="Helvetica"/>
          <w:color w:val="555555"/>
          <w:sz w:val="21"/>
          <w:szCs w:val="21"/>
          <w:lang w:eastAsia="en-GB"/>
        </w:rPr>
        <w:t>Moles were made to dig, like nature's excavators. They use their special feet and claws like shovels to dig through the dirt. Most are excellent swimmers, too.</w:t>
      </w:r>
    </w:p>
    <w:p w:rsidR="00D35B9C" w:rsidRPr="00D35B9C" w:rsidRDefault="00D35B9C" w:rsidP="00D35B9C">
      <w:pPr>
        <w:shd w:val="clear" w:color="auto" w:fill="FFFFFF"/>
        <w:spacing w:after="150" w:line="240" w:lineRule="auto"/>
        <w:rPr>
          <w:rFonts w:ascii="Helvetica" w:eastAsia="Times New Roman" w:hAnsi="Helvetica" w:cs="Helvetica"/>
          <w:color w:val="555555"/>
          <w:sz w:val="21"/>
          <w:szCs w:val="21"/>
          <w:lang w:eastAsia="en-GB"/>
        </w:rPr>
      </w:pPr>
      <w:r w:rsidRPr="00D35B9C">
        <w:rPr>
          <w:rFonts w:ascii="Helvetica" w:eastAsia="Times New Roman" w:hAnsi="Helvetica" w:cs="Helvetica"/>
          <w:color w:val="555555"/>
          <w:sz w:val="21"/>
          <w:szCs w:val="21"/>
          <w:lang w:eastAsia="en-GB"/>
        </w:rPr>
        <w:t>Just like your town has a system of streets so you can get from place to place, moles dig out a system of tunnels so they can get around underground. Some tunnels go deeper into the ground than others.</w:t>
      </w:r>
    </w:p>
    <w:p w:rsidR="00D35B9C" w:rsidRPr="00D35B9C" w:rsidRDefault="00D35B9C" w:rsidP="00D35B9C">
      <w:pPr>
        <w:shd w:val="clear" w:color="auto" w:fill="FFFFFF"/>
        <w:spacing w:after="150" w:line="240" w:lineRule="auto"/>
        <w:rPr>
          <w:rFonts w:ascii="Helvetica" w:eastAsia="Times New Roman" w:hAnsi="Helvetica" w:cs="Helvetica"/>
          <w:color w:val="555555"/>
          <w:sz w:val="21"/>
          <w:szCs w:val="21"/>
          <w:lang w:eastAsia="en-GB"/>
        </w:rPr>
      </w:pPr>
      <w:r w:rsidRPr="00D35B9C">
        <w:rPr>
          <w:rFonts w:ascii="Helvetica" w:eastAsia="Times New Roman" w:hAnsi="Helvetica" w:cs="Helvetica"/>
          <w:color w:val="555555"/>
          <w:sz w:val="21"/>
          <w:szCs w:val="21"/>
          <w:lang w:eastAsia="en-GB"/>
        </w:rPr>
        <w:t>Some moles live in dry areas and others live in wet areas. They sometimes build their tunnel entrances in a stream or pond.</w:t>
      </w:r>
    </w:p>
    <w:p w:rsidR="00D35B9C" w:rsidRPr="00D35B9C" w:rsidRDefault="00D35B9C" w:rsidP="00D35B9C">
      <w:pPr>
        <w:shd w:val="clear" w:color="auto" w:fill="FFFFFF"/>
        <w:spacing w:after="150" w:line="240" w:lineRule="auto"/>
        <w:rPr>
          <w:rFonts w:ascii="Helvetica" w:eastAsia="Times New Roman" w:hAnsi="Helvetica" w:cs="Helvetica"/>
          <w:color w:val="555555"/>
          <w:sz w:val="21"/>
          <w:szCs w:val="21"/>
          <w:lang w:eastAsia="en-GB"/>
        </w:rPr>
      </w:pPr>
      <w:r w:rsidRPr="00D35B9C">
        <w:rPr>
          <w:rFonts w:ascii="Helvetica" w:eastAsia="Times New Roman" w:hAnsi="Helvetica" w:cs="Helvetica"/>
          <w:color w:val="555555"/>
          <w:sz w:val="21"/>
          <w:szCs w:val="21"/>
          <w:lang w:eastAsia="en-GB"/>
        </w:rPr>
        <w:t>Moles build their nests off the deeper tunnels. They also dig out places to stockpile food, like a pantry. Except when they are taking care of babies, most kinds of moles don't like to hang out with other moles and live alone.</w:t>
      </w:r>
    </w:p>
    <w:p w:rsidR="0023478F" w:rsidRDefault="009972FC">
      <w:r>
        <w:rPr>
          <w:noProof/>
          <w:lang w:eastAsia="en-GB"/>
        </w:rPr>
        <w:lastRenderedPageBreak/>
        <mc:AlternateContent>
          <mc:Choice Requires="wps">
            <w:drawing>
              <wp:inline distT="0" distB="0" distL="0" distR="0" wp14:anchorId="01634D27" wp14:editId="5993943A">
                <wp:extent cx="304800" cy="304800"/>
                <wp:effectExtent l="0" t="0" r="0" b="0"/>
                <wp:docPr id="4" name="AutoShape 4" descr="Mole"/>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AutoShape 4" o:spid="_x0000_s1026" alt="Description: Mole"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" filled="f" stroked="f">
                <o:lock v:ext="edit" aspectratio="t"/>
                <w10:anchorlock/>
              </v:rect>
            </w:pict>
          </mc:Fallback>
        </mc:AlternateContent>
      </w:r>
      <w:r w:rsidR="0023478F">
        <w:rPr>
          <w:noProof/>
          <w:lang w:eastAsia="en-GB"/>
        </w:rPr>
        <w:lastRenderedPageBreak/>
        <mc:AlternateContent>
          <mc:Choice Requires="wps">
            <w:drawing>
              <wp:inline distT="0" distB="0" distL="0" distR="0" wp14:anchorId="672D1AF4" wp14:editId="486FEDA3">
                <wp:extent cx="6419850" cy="11506200"/>
                <wp:effectExtent l="0" t="0" r="0" b="0"/>
                <wp:docPr id="5" name="AutoShape 5" descr="European mole (Talpa europaea)"/>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6419850" cy="11506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3478F" w:rsidRPr="009972FC" w:rsidRDefault="0023478F" w:rsidP="0023478F">
                            <w:pPr>
                              <w:spacing w:after="0" w:line="240" w:lineRule="auto"/>
                              <w:jc w:val="center"/>
                              <w:textAlignment w:val="baseline"/>
                              <w:outlineLvl w:val="0"/>
                              <w:rPr>
                                <w:rFonts w:ascii="inherit" w:eastAsia="Times New Roman" w:hAnsi="inherit" w:cs="Times New Roman"/>
                                <w:caps/>
                                <w:color w:val="000000"/>
                                <w:kern w:val="36"/>
                                <w:sz w:val="60"/>
                                <w:szCs w:val="60"/>
                                <w:lang w:eastAsia="en-GB"/>
                              </w:rPr>
                            </w:pPr>
                            <w:r w:rsidRPr="009972FC">
                              <w:rPr>
                                <w:rFonts w:ascii="inherit" w:eastAsia="Times New Roman" w:hAnsi="inherit" w:cs="Times New Roman"/>
                                <w:caps/>
                                <w:color w:val="000000"/>
                                <w:kern w:val="36"/>
                                <w:sz w:val="28"/>
                                <w:szCs w:val="60"/>
                                <w:lang w:eastAsia="en-GB"/>
                              </w:rPr>
                              <w:t xml:space="preserve">HOW HAVE MOLES ADAPTED TO </w:t>
                            </w:r>
                            <w:r w:rsidRPr="009972FC">
                              <w:rPr>
                                <w:rFonts w:ascii="inherit" w:eastAsia="Times New Roman" w:hAnsi="inherit" w:cs="Times New Roman"/>
                                <w:caps/>
                                <w:color w:val="000000"/>
                                <w:kern w:val="36"/>
                                <w:sz w:val="34"/>
                                <w:szCs w:val="60"/>
                                <w:lang w:eastAsia="en-GB"/>
                              </w:rPr>
                              <w:t>THEIR ENVIRONMENT?</w:t>
                            </w:r>
                          </w:p>
                          <w:p w:rsidR="0023478F" w:rsidRPr="009972FC" w:rsidRDefault="0023478F" w:rsidP="0023478F">
                            <w:pPr>
                              <w:shd w:val="clear" w:color="auto" w:fill="FFFFFF"/>
                              <w:spacing w:before="75" w:after="360" w:line="384" w:lineRule="atLeast"/>
                              <w:textAlignment w:val="baseline"/>
                              <w:rPr>
                                <w:rFonts w:ascii="inherit" w:eastAsia="Times New Roman" w:hAnsi="inherit" w:cs="Helvetica"/>
                                <w:color w:val="333333"/>
                                <w:sz w:val="24"/>
                                <w:szCs w:val="24"/>
                                <w:lang w:eastAsia="en-GB"/>
                              </w:rPr>
                            </w:pPr>
                            <w:r w:rsidRPr="009972FC">
                              <w:rPr>
                                <w:rFonts w:ascii="inherit" w:eastAsia="Times New Roman" w:hAnsi="inherit" w:cs="Helvetica"/>
                                <w:color w:val="333333"/>
                                <w:sz w:val="24"/>
                                <w:szCs w:val="24"/>
                                <w:lang w:eastAsia="en-GB"/>
                              </w:rPr>
                              <w:t>Moles spend their lives underground, digging tunnels to reach their prey, which includes earthworms, grubs and any other insects they can find. In such a dark, dirt-filled environment, moles don't need senses such as powerful eyesight like some other animals do, but they depend on other adaptations for their health and survival.</w:t>
                            </w:r>
                          </w:p>
                          <w:p w:rsidR="0023478F" w:rsidRPr="009972FC" w:rsidRDefault="0023478F" w:rsidP="0023478F">
                            <w:pPr>
                              <w:shd w:val="clear" w:color="auto" w:fill="FFFFFF"/>
                              <w:spacing w:after="0" w:line="300" w:lineRule="atLeast"/>
                              <w:textAlignment w:val="baseline"/>
                              <w:outlineLvl w:val="1"/>
                              <w:rPr>
                                <w:ins w:id="1" w:author="Unknown"/>
                                <w:rFonts w:ascii="inherit" w:eastAsia="Times New Roman" w:hAnsi="inherit" w:cs="Helvetica"/>
                                <w:b/>
                                <w:bCs/>
                                <w:color w:val="333333"/>
                                <w:sz w:val="30"/>
                                <w:szCs w:val="30"/>
                                <w:lang w:eastAsia="en-GB"/>
                              </w:rPr>
                            </w:pPr>
                            <w:ins w:id="2" w:author="Unknown">
                              <w:r w:rsidRPr="009972FC">
                                <w:rPr>
                                  <w:rFonts w:ascii="inherit" w:eastAsia="Times New Roman" w:hAnsi="inherit" w:cs="Helvetica"/>
                                  <w:b/>
                                  <w:bCs/>
                                  <w:color w:val="333333"/>
                                  <w:sz w:val="30"/>
                                  <w:szCs w:val="30"/>
                                  <w:lang w:eastAsia="en-GB"/>
                                </w:rPr>
                                <w:t>Senses</w:t>
                              </w:r>
                            </w:ins>
                          </w:p>
                          <w:p w:rsidR="0023478F" w:rsidRPr="009972FC" w:rsidRDefault="0023478F" w:rsidP="0023478F">
                            <w:pPr>
                              <w:shd w:val="clear" w:color="auto" w:fill="FFFFFF"/>
                              <w:spacing w:before="75" w:after="360" w:line="384" w:lineRule="atLeast"/>
                              <w:textAlignment w:val="baseline"/>
                              <w:rPr>
                                <w:ins w:id="3" w:author="Unknown"/>
                                <w:rFonts w:ascii="inherit" w:eastAsia="Times New Roman" w:hAnsi="inherit" w:cs="Helvetica"/>
                                <w:color w:val="333333"/>
                                <w:sz w:val="24"/>
                                <w:szCs w:val="24"/>
                                <w:lang w:eastAsia="en-GB"/>
                              </w:rPr>
                            </w:pPr>
                            <w:ins w:id="4" w:author="Unknown">
                              <w:r w:rsidRPr="009972FC">
                                <w:rPr>
                                  <w:rFonts w:ascii="inherit" w:eastAsia="Times New Roman" w:hAnsi="inherit" w:cs="Helvetica"/>
                                  <w:color w:val="333333"/>
                                  <w:sz w:val="24"/>
                                  <w:szCs w:val="24"/>
                                  <w:lang w:eastAsia="en-GB"/>
                                </w:rPr>
                                <w:t>Crawling around in underground tunnels all day would leave most creatures with eyes and ears full of dirt. Moles, however, have a thin layer of skin over their eyes for protection as well as eyelids shaped to help push dirt away, keeping their eyes clear. A mole's nostrils are shaped differently than most mammals. Instead of opening toward the front of the face, they open toward the side. This way, dirt falls around instead of into them. Also, moles don't have visible ears. Instead, they have small holes in their skull that are covered with a thin layer of skin to keep out dirt while still allowing the moles to hear.</w:t>
                              </w:r>
                            </w:ins>
                          </w:p>
                          <w:p w:rsidR="0023478F" w:rsidRPr="009972FC" w:rsidRDefault="0023478F" w:rsidP="0023478F">
                            <w:pPr>
                              <w:shd w:val="clear" w:color="auto" w:fill="FFFFFF"/>
                              <w:spacing w:after="0" w:line="300" w:lineRule="atLeast"/>
                              <w:textAlignment w:val="baseline"/>
                              <w:outlineLvl w:val="1"/>
                              <w:rPr>
                                <w:ins w:id="5" w:author="Unknown"/>
                                <w:rFonts w:ascii="inherit" w:eastAsia="Times New Roman" w:hAnsi="inherit" w:cs="Helvetica"/>
                                <w:b/>
                                <w:bCs/>
                                <w:color w:val="333333"/>
                                <w:sz w:val="30"/>
                                <w:szCs w:val="30"/>
                                <w:lang w:eastAsia="en-GB"/>
                              </w:rPr>
                            </w:pPr>
                            <w:ins w:id="6" w:author="Unknown">
                              <w:r w:rsidRPr="009972FC">
                                <w:rPr>
                                  <w:rFonts w:ascii="inherit" w:eastAsia="Times New Roman" w:hAnsi="inherit" w:cs="Helvetica"/>
                                  <w:b/>
                                  <w:bCs/>
                                  <w:color w:val="333333"/>
                                  <w:sz w:val="30"/>
                                  <w:szCs w:val="30"/>
                                  <w:lang w:eastAsia="en-GB"/>
                                </w:rPr>
                                <w:t>Digging</w:t>
                              </w:r>
                            </w:ins>
                          </w:p>
                          <w:p w:rsidR="0023478F" w:rsidRPr="009972FC" w:rsidRDefault="0023478F" w:rsidP="0023478F">
                            <w:pPr>
                              <w:shd w:val="clear" w:color="auto" w:fill="FFFFFF"/>
                              <w:spacing w:before="75" w:after="360" w:line="384" w:lineRule="atLeast"/>
                              <w:textAlignment w:val="baseline"/>
                              <w:rPr>
                                <w:ins w:id="7" w:author="Unknown"/>
                                <w:rFonts w:ascii="inherit" w:eastAsia="Times New Roman" w:hAnsi="inherit" w:cs="Helvetica"/>
                                <w:color w:val="333333"/>
                                <w:sz w:val="24"/>
                                <w:szCs w:val="24"/>
                                <w:lang w:eastAsia="en-GB"/>
                              </w:rPr>
                            </w:pPr>
                            <w:ins w:id="8" w:author="Unknown">
                              <w:r w:rsidRPr="009972FC">
                                <w:rPr>
                                  <w:rFonts w:ascii="inherit" w:eastAsia="Times New Roman" w:hAnsi="inherit" w:cs="Helvetica"/>
                                  <w:color w:val="333333"/>
                                  <w:sz w:val="24"/>
                                  <w:szCs w:val="24"/>
                                  <w:lang w:eastAsia="en-GB"/>
                                </w:rPr>
                                <w:t>A mole's front legs are short, stout, strong and end in powerful paws perfectly designed for digging. His legs don't bend the same way as most animals. Instead of bending toward his body at the elbow to support his weight while walking or running, they bend away from his body. This gives him the ability to quickly dig through tunnels in a swimming motion.</w:t>
                              </w:r>
                            </w:ins>
                          </w:p>
                          <w:p w:rsidR="0023478F" w:rsidRPr="00A45D94" w:rsidRDefault="0023478F" w:rsidP="0023478F">
                            <w:pPr>
                              <w:shd w:val="clear" w:color="auto" w:fill="FFFFFF"/>
                              <w:spacing w:after="0" w:line="300" w:lineRule="atLeast"/>
                              <w:textAlignment w:val="baseline"/>
                              <w:outlineLvl w:val="1"/>
                              <w:rPr>
                                <w:ins w:id="9" w:author="Unknown"/>
                                <w:rFonts w:eastAsia="Times New Roman" w:cstheme="minorHAnsi"/>
                                <w:b/>
                                <w:bCs/>
                                <w:color w:val="333333"/>
                                <w:sz w:val="30"/>
                                <w:szCs w:val="30"/>
                                <w:lang w:eastAsia="en-GB"/>
                              </w:rPr>
                            </w:pPr>
                            <w:proofErr w:type="spellStart"/>
                            <w:ins w:id="10" w:author="Unknown">
                              <w:r w:rsidRPr="00A45D94">
                                <w:rPr>
                                  <w:rFonts w:eastAsia="Times New Roman" w:cstheme="minorHAnsi"/>
                                  <w:b/>
                                  <w:bCs/>
                                  <w:color w:val="333333"/>
                                  <w:sz w:val="30"/>
                                  <w:szCs w:val="30"/>
                                  <w:lang w:eastAsia="en-GB"/>
                                </w:rPr>
                                <w:t>Tunneling</w:t>
                              </w:r>
                              <w:proofErr w:type="spellEnd"/>
                            </w:ins>
                          </w:p>
                          <w:p w:rsidR="0023478F" w:rsidRPr="00A45D94" w:rsidRDefault="0023478F" w:rsidP="0023478F">
                            <w:pPr>
                              <w:shd w:val="clear" w:color="auto" w:fill="FFFFFF"/>
                              <w:spacing w:before="75" w:after="360" w:line="384" w:lineRule="atLeast"/>
                              <w:textAlignment w:val="baseline"/>
                              <w:rPr>
                                <w:ins w:id="11" w:author="Unknown"/>
                                <w:rFonts w:eastAsia="Times New Roman" w:cstheme="minorHAnsi"/>
                                <w:color w:val="333333"/>
                                <w:sz w:val="24"/>
                                <w:szCs w:val="24"/>
                                <w:u w:val="single"/>
                                <w:lang w:eastAsia="en-GB"/>
                              </w:rPr>
                            </w:pPr>
                            <w:ins w:id="12" w:author="Unknown">
                              <w:r w:rsidRPr="00A45D94">
                                <w:rPr>
                                  <w:rFonts w:eastAsia="Times New Roman" w:cstheme="minorHAnsi"/>
                                  <w:color w:val="333333"/>
                                  <w:sz w:val="24"/>
                                  <w:szCs w:val="24"/>
                                  <w:u w:val="single"/>
                                  <w:lang w:eastAsia="en-GB"/>
                                </w:rPr>
                                <w:t>Since moles often have to travel both forward and backward through their tunnels, their fur has a special adaptation that lets it naturally lay in either direction. For example, dogs and horses have hair that lays in one direction, and if it is rubbed against the direction of growth, it lifts up, allowing dirt and debris underneath. A mole's fur has an unusual structure near the base that essentially allows it to swivel. When he is traveling forward in a tunnel, the fur lies flat toward his tail, but when he travels backward, it lies flat toward his head, keeping falling dirt off his skin.</w:t>
                              </w:r>
                            </w:ins>
                          </w:p>
                          <w:p w:rsidR="0023478F" w:rsidRPr="00A45D94" w:rsidRDefault="0023478F" w:rsidP="0023478F">
                            <w:pPr>
                              <w:shd w:val="clear" w:color="auto" w:fill="FFFFFF"/>
                              <w:spacing w:after="0" w:line="300" w:lineRule="atLeast"/>
                              <w:textAlignment w:val="baseline"/>
                              <w:outlineLvl w:val="1"/>
                              <w:rPr>
                                <w:ins w:id="13" w:author="Unknown"/>
                                <w:rFonts w:eastAsia="Times New Roman" w:cstheme="minorHAnsi"/>
                                <w:b/>
                                <w:bCs/>
                                <w:color w:val="333333"/>
                                <w:sz w:val="30"/>
                                <w:szCs w:val="30"/>
                                <w:lang w:eastAsia="en-GB"/>
                              </w:rPr>
                            </w:pPr>
                            <w:ins w:id="14" w:author="Unknown">
                              <w:r w:rsidRPr="00A45D94">
                                <w:rPr>
                                  <w:rFonts w:eastAsia="Times New Roman" w:cstheme="minorHAnsi"/>
                                  <w:b/>
                                  <w:bCs/>
                                  <w:color w:val="333333"/>
                                  <w:sz w:val="30"/>
                                  <w:szCs w:val="30"/>
                                  <w:lang w:eastAsia="en-GB"/>
                                </w:rPr>
                                <w:t>Breathing</w:t>
                              </w:r>
                            </w:ins>
                          </w:p>
                          <w:p w:rsidR="0023478F" w:rsidRPr="00CC4B96" w:rsidRDefault="0023478F" w:rsidP="0023478F">
                            <w:pPr>
                              <w:shd w:val="clear" w:color="auto" w:fill="FFFFFF"/>
                              <w:spacing w:before="75" w:after="360" w:line="384" w:lineRule="atLeast"/>
                              <w:textAlignment w:val="baseline"/>
                              <w:rPr>
                                <w:ins w:id="15" w:author="Unknown"/>
                                <w:rFonts w:eastAsia="Times New Roman" w:cstheme="minorHAnsi"/>
                                <w:color w:val="333333"/>
                                <w:sz w:val="24"/>
                                <w:szCs w:val="24"/>
                                <w:u w:val="single"/>
                                <w:lang w:eastAsia="en-GB"/>
                              </w:rPr>
                            </w:pPr>
                            <w:ins w:id="16" w:author="Unknown">
                              <w:r w:rsidRPr="00CC4B96">
                                <w:rPr>
                                  <w:rFonts w:eastAsia="Times New Roman" w:cstheme="minorHAnsi"/>
                                  <w:color w:val="333333"/>
                                  <w:sz w:val="24"/>
                                  <w:szCs w:val="24"/>
                                  <w:u w:val="single"/>
                                  <w:lang w:eastAsia="en-GB"/>
                                </w:rPr>
                                <w:t xml:space="preserve">Few mammals could survive extended periods in underground tunnels without a regular source of oxygen. Moles, however, show no </w:t>
                              </w:r>
                              <w:proofErr w:type="spellStart"/>
                              <w:r w:rsidRPr="00CC4B96">
                                <w:rPr>
                                  <w:rFonts w:eastAsia="Times New Roman" w:cstheme="minorHAnsi"/>
                                  <w:color w:val="333333"/>
                                  <w:sz w:val="24"/>
                                  <w:szCs w:val="24"/>
                                  <w:u w:val="single"/>
                                  <w:lang w:eastAsia="en-GB"/>
                                </w:rPr>
                                <w:t>adverse affects</w:t>
                              </w:r>
                              <w:proofErr w:type="spellEnd"/>
                              <w:r w:rsidRPr="00CC4B96">
                                <w:rPr>
                                  <w:rFonts w:eastAsia="Times New Roman" w:cstheme="minorHAnsi"/>
                                  <w:color w:val="333333"/>
                                  <w:sz w:val="24"/>
                                  <w:szCs w:val="24"/>
                                  <w:u w:val="single"/>
                                  <w:lang w:eastAsia="en-GB"/>
                                </w:rPr>
                                <w:t xml:space="preserve"> when exposed to high levels of carbon dioxide, or conversely, low levels of oxygen, for long periods of time. Specialized blood cells affect the way </w:t>
                              </w:r>
                              <w:proofErr w:type="spellStart"/>
                              <w:r w:rsidRPr="00CC4B96">
                                <w:rPr>
                                  <w:rFonts w:eastAsia="Times New Roman" w:cstheme="minorHAnsi"/>
                                  <w:color w:val="333333"/>
                                  <w:sz w:val="24"/>
                                  <w:szCs w:val="24"/>
                                  <w:u w:val="single"/>
                                  <w:lang w:eastAsia="en-GB"/>
                                </w:rPr>
                                <w:t>hemoglobin</w:t>
                              </w:r>
                              <w:proofErr w:type="spellEnd"/>
                              <w:r w:rsidRPr="00CC4B96">
                                <w:rPr>
                                  <w:rFonts w:eastAsia="Times New Roman" w:cstheme="minorHAnsi"/>
                                  <w:color w:val="333333"/>
                                  <w:sz w:val="24"/>
                                  <w:szCs w:val="24"/>
                                  <w:u w:val="single"/>
                                  <w:lang w:eastAsia="en-GB"/>
                                </w:rPr>
                                <w:t xml:space="preserve"> binds to carbon dioxide, allowing them to breathe in the same air they just breathed out without any ill effects.</w:t>
                              </w:r>
                            </w:ins>
                          </w:p>
                          <w:p w:rsidR="0023478F" w:rsidRDefault="0023478F" w:rsidP="0023478F">
                            <w:pPr>
                              <w:jc w:val="center"/>
                            </w:pPr>
                          </w:p>
                        </w:txbxContent>
                      </wps:txbx>
                      <wps:bodyPr rot="0" vert="horz" wrap="square" lIns="91440" tIns="45720" rIns="91440" bIns="45720" anchor="t" anchorCtr="0" upright="1">
                        <a:noAutofit/>
                      </wps:bodyPr>
                    </wps:wsp>
                  </a:graphicData>
                </a:graphic>
              </wp:inline>
            </w:drawing>
          </mc:Choice>
          <mc:Fallback>
            <w:pict>
              <v:rect id="AutoShape 5" o:spid="_x0000_s1026" alt="Description: European mole (Talpa europaea)" style="width:505.5pt;height:90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" filled="f" stroked="f">
                <o:lock v:ext="edit" aspectratio="t"/>
                <v:textbox>
                  <w:txbxContent>
                    <w:p w:rsidR="0023478F" w:rsidRPr="009972FC" w:rsidRDefault="0023478F" w:rsidP="0023478F">
                      <w:pPr>
                        <w:spacing w:after="0" w:line="240" w:lineRule="auto"/>
                        <w:jc w:val="center"/>
                        <w:textAlignment w:val="baseline"/>
                        <w:outlineLvl w:val="0"/>
                        <w:rPr>
                          <w:rFonts w:ascii="inherit" w:eastAsia="Times New Roman" w:hAnsi="inherit" w:cs="Times New Roman"/>
                          <w:caps/>
                          <w:color w:val="000000"/>
                          <w:kern w:val="36"/>
                          <w:sz w:val="60"/>
                          <w:szCs w:val="60"/>
                          <w:lang w:eastAsia="en-GB"/>
                        </w:rPr>
                      </w:pPr>
                      <w:r w:rsidRPr="009972FC">
                        <w:rPr>
                          <w:rFonts w:ascii="inherit" w:eastAsia="Times New Roman" w:hAnsi="inherit" w:cs="Times New Roman"/>
                          <w:caps/>
                          <w:color w:val="000000"/>
                          <w:kern w:val="36"/>
                          <w:sz w:val="28"/>
                          <w:szCs w:val="60"/>
                          <w:lang w:eastAsia="en-GB"/>
                        </w:rPr>
                        <w:t xml:space="preserve">HOW HAVE MOLES ADAPTED TO </w:t>
                      </w:r>
                      <w:r w:rsidRPr="009972FC">
                        <w:rPr>
                          <w:rFonts w:ascii="inherit" w:eastAsia="Times New Roman" w:hAnsi="inherit" w:cs="Times New Roman"/>
                          <w:caps/>
                          <w:color w:val="000000"/>
                          <w:kern w:val="36"/>
                          <w:sz w:val="34"/>
                          <w:szCs w:val="60"/>
                          <w:lang w:eastAsia="en-GB"/>
                        </w:rPr>
                        <w:t>THEIR ENVIRONMENT?</w:t>
                      </w:r>
                    </w:p>
                    <w:p w:rsidR="0023478F" w:rsidRPr="009972FC" w:rsidRDefault="0023478F" w:rsidP="0023478F">
                      <w:pPr>
                        <w:shd w:val="clear" w:color="auto" w:fill="FFFFFF"/>
                        <w:spacing w:before="75" w:after="360" w:line="384" w:lineRule="atLeast"/>
                        <w:textAlignment w:val="baseline"/>
                        <w:rPr>
                          <w:rFonts w:ascii="inherit" w:eastAsia="Times New Roman" w:hAnsi="inherit" w:cs="Helvetica"/>
                          <w:color w:val="333333"/>
                          <w:sz w:val="24"/>
                          <w:szCs w:val="24"/>
                          <w:lang w:eastAsia="en-GB"/>
                        </w:rPr>
                      </w:pPr>
                      <w:r w:rsidRPr="009972FC">
                        <w:rPr>
                          <w:rFonts w:ascii="inherit" w:eastAsia="Times New Roman" w:hAnsi="inherit" w:cs="Helvetica"/>
                          <w:color w:val="333333"/>
                          <w:sz w:val="24"/>
                          <w:szCs w:val="24"/>
                          <w:lang w:eastAsia="en-GB"/>
                        </w:rPr>
                        <w:t>Moles spend their lives underground, digging tunnels to reach their prey, which includes earthworms, grubs and any other insects they can find. In such a dark, dirt-filled environment, moles don't need senses such as powerful eyesight like some other animals do, but they depend on other adaptations for their health and survival.</w:t>
                      </w:r>
                    </w:p>
                    <w:p w:rsidR="0023478F" w:rsidRPr="009972FC" w:rsidRDefault="0023478F" w:rsidP="0023478F">
                      <w:pPr>
                        <w:shd w:val="clear" w:color="auto" w:fill="FFFFFF"/>
                        <w:spacing w:after="0" w:line="300" w:lineRule="atLeast"/>
                        <w:textAlignment w:val="baseline"/>
                        <w:outlineLvl w:val="1"/>
                        <w:rPr>
                          <w:ins w:id="17" w:author="Unknown"/>
                          <w:rFonts w:ascii="inherit" w:eastAsia="Times New Roman" w:hAnsi="inherit" w:cs="Helvetica"/>
                          <w:b/>
                          <w:bCs/>
                          <w:color w:val="333333"/>
                          <w:sz w:val="30"/>
                          <w:szCs w:val="30"/>
                          <w:lang w:eastAsia="en-GB"/>
                        </w:rPr>
                      </w:pPr>
                      <w:ins w:id="18" w:author="Unknown">
                        <w:r w:rsidRPr="009972FC">
                          <w:rPr>
                            <w:rFonts w:ascii="inherit" w:eastAsia="Times New Roman" w:hAnsi="inherit" w:cs="Helvetica"/>
                            <w:b/>
                            <w:bCs/>
                            <w:color w:val="333333"/>
                            <w:sz w:val="30"/>
                            <w:szCs w:val="30"/>
                            <w:lang w:eastAsia="en-GB"/>
                          </w:rPr>
                          <w:t>Senses</w:t>
                        </w:r>
                      </w:ins>
                    </w:p>
                    <w:p w:rsidR="0023478F" w:rsidRPr="009972FC" w:rsidRDefault="0023478F" w:rsidP="0023478F">
                      <w:pPr>
                        <w:shd w:val="clear" w:color="auto" w:fill="FFFFFF"/>
                        <w:spacing w:before="75" w:after="360" w:line="384" w:lineRule="atLeast"/>
                        <w:textAlignment w:val="baseline"/>
                        <w:rPr>
                          <w:ins w:id="19" w:author="Unknown"/>
                          <w:rFonts w:ascii="inherit" w:eastAsia="Times New Roman" w:hAnsi="inherit" w:cs="Helvetica"/>
                          <w:color w:val="333333"/>
                          <w:sz w:val="24"/>
                          <w:szCs w:val="24"/>
                          <w:lang w:eastAsia="en-GB"/>
                        </w:rPr>
                      </w:pPr>
                      <w:ins w:id="20" w:author="Unknown">
                        <w:r w:rsidRPr="009972FC">
                          <w:rPr>
                            <w:rFonts w:ascii="inherit" w:eastAsia="Times New Roman" w:hAnsi="inherit" w:cs="Helvetica"/>
                            <w:color w:val="333333"/>
                            <w:sz w:val="24"/>
                            <w:szCs w:val="24"/>
                            <w:lang w:eastAsia="en-GB"/>
                          </w:rPr>
                          <w:t>Crawling around in underground tunnels all day would leave most creatures with eyes and ears full of dirt. Moles, however, have a thin layer of skin over their eyes for protection as well as eyelids shaped to help push dirt away, keeping their eyes clear. A mole's nostrils are shaped differently than most mammals. Instead of opening toward the front of the face, they open toward the side. This way, dirt falls around instead of into them. Also, moles don't have visible ears. Instead, they have small holes in their skull that are covered with a thin layer of skin to keep out dirt while still allowing the moles to hear.</w:t>
                        </w:r>
                      </w:ins>
                    </w:p>
                    <w:p w:rsidR="0023478F" w:rsidRPr="009972FC" w:rsidRDefault="0023478F" w:rsidP="0023478F">
                      <w:pPr>
                        <w:shd w:val="clear" w:color="auto" w:fill="FFFFFF"/>
                        <w:spacing w:after="0" w:line="300" w:lineRule="atLeast"/>
                        <w:textAlignment w:val="baseline"/>
                        <w:outlineLvl w:val="1"/>
                        <w:rPr>
                          <w:ins w:id="21" w:author="Unknown"/>
                          <w:rFonts w:ascii="inherit" w:eastAsia="Times New Roman" w:hAnsi="inherit" w:cs="Helvetica"/>
                          <w:b/>
                          <w:bCs/>
                          <w:color w:val="333333"/>
                          <w:sz w:val="30"/>
                          <w:szCs w:val="30"/>
                          <w:lang w:eastAsia="en-GB"/>
                        </w:rPr>
                      </w:pPr>
                      <w:ins w:id="22" w:author="Unknown">
                        <w:r w:rsidRPr="009972FC">
                          <w:rPr>
                            <w:rFonts w:ascii="inherit" w:eastAsia="Times New Roman" w:hAnsi="inherit" w:cs="Helvetica"/>
                            <w:b/>
                            <w:bCs/>
                            <w:color w:val="333333"/>
                            <w:sz w:val="30"/>
                            <w:szCs w:val="30"/>
                            <w:lang w:eastAsia="en-GB"/>
                          </w:rPr>
                          <w:t>Digging</w:t>
                        </w:r>
                      </w:ins>
                    </w:p>
                    <w:p w:rsidR="0023478F" w:rsidRPr="009972FC" w:rsidRDefault="0023478F" w:rsidP="0023478F">
                      <w:pPr>
                        <w:shd w:val="clear" w:color="auto" w:fill="FFFFFF"/>
                        <w:spacing w:before="75" w:after="360" w:line="384" w:lineRule="atLeast"/>
                        <w:textAlignment w:val="baseline"/>
                        <w:rPr>
                          <w:ins w:id="23" w:author="Unknown"/>
                          <w:rFonts w:ascii="inherit" w:eastAsia="Times New Roman" w:hAnsi="inherit" w:cs="Helvetica"/>
                          <w:color w:val="333333"/>
                          <w:sz w:val="24"/>
                          <w:szCs w:val="24"/>
                          <w:lang w:eastAsia="en-GB"/>
                        </w:rPr>
                      </w:pPr>
                      <w:ins w:id="24" w:author="Unknown">
                        <w:r w:rsidRPr="009972FC">
                          <w:rPr>
                            <w:rFonts w:ascii="inherit" w:eastAsia="Times New Roman" w:hAnsi="inherit" w:cs="Helvetica"/>
                            <w:color w:val="333333"/>
                            <w:sz w:val="24"/>
                            <w:szCs w:val="24"/>
                            <w:lang w:eastAsia="en-GB"/>
                          </w:rPr>
                          <w:t>A mole's front legs are short, stout, strong and end in powerful paws perfectly designed for digging. His legs don't bend the same way as most animals. Instead of bending toward his body at the elbow to support his weight while walking or running, they bend away from his body. This gives him the ability to quickly dig through tunnels in a swimming motion.</w:t>
                        </w:r>
                      </w:ins>
                    </w:p>
                    <w:p w:rsidR="0023478F" w:rsidRPr="00A45D94" w:rsidRDefault="0023478F" w:rsidP="0023478F">
                      <w:pPr>
                        <w:shd w:val="clear" w:color="auto" w:fill="FFFFFF"/>
                        <w:spacing w:after="0" w:line="300" w:lineRule="atLeast"/>
                        <w:textAlignment w:val="baseline"/>
                        <w:outlineLvl w:val="1"/>
                        <w:rPr>
                          <w:ins w:id="25" w:author="Unknown"/>
                          <w:rFonts w:eastAsia="Times New Roman" w:cstheme="minorHAnsi"/>
                          <w:b/>
                          <w:bCs/>
                          <w:color w:val="333333"/>
                          <w:sz w:val="30"/>
                          <w:szCs w:val="30"/>
                          <w:lang w:eastAsia="en-GB"/>
                        </w:rPr>
                      </w:pPr>
                      <w:proofErr w:type="spellStart"/>
                      <w:ins w:id="26" w:author="Unknown">
                        <w:r w:rsidRPr="00A45D94">
                          <w:rPr>
                            <w:rFonts w:eastAsia="Times New Roman" w:cstheme="minorHAnsi"/>
                            <w:b/>
                            <w:bCs/>
                            <w:color w:val="333333"/>
                            <w:sz w:val="30"/>
                            <w:szCs w:val="30"/>
                            <w:lang w:eastAsia="en-GB"/>
                          </w:rPr>
                          <w:t>Tunneling</w:t>
                        </w:r>
                        <w:proofErr w:type="spellEnd"/>
                      </w:ins>
                    </w:p>
                    <w:p w:rsidR="0023478F" w:rsidRPr="00A45D94" w:rsidRDefault="0023478F" w:rsidP="0023478F">
                      <w:pPr>
                        <w:shd w:val="clear" w:color="auto" w:fill="FFFFFF"/>
                        <w:spacing w:before="75" w:after="360" w:line="384" w:lineRule="atLeast"/>
                        <w:textAlignment w:val="baseline"/>
                        <w:rPr>
                          <w:ins w:id="27" w:author="Unknown"/>
                          <w:rFonts w:eastAsia="Times New Roman" w:cstheme="minorHAnsi"/>
                          <w:color w:val="333333"/>
                          <w:sz w:val="24"/>
                          <w:szCs w:val="24"/>
                          <w:u w:val="single"/>
                          <w:lang w:eastAsia="en-GB"/>
                        </w:rPr>
                      </w:pPr>
                      <w:ins w:id="28" w:author="Unknown">
                        <w:r w:rsidRPr="00A45D94">
                          <w:rPr>
                            <w:rFonts w:eastAsia="Times New Roman" w:cstheme="minorHAnsi"/>
                            <w:color w:val="333333"/>
                            <w:sz w:val="24"/>
                            <w:szCs w:val="24"/>
                            <w:u w:val="single"/>
                            <w:lang w:eastAsia="en-GB"/>
                          </w:rPr>
                          <w:t>Since moles often have to travel both forward and backward through their tunnels, their fur has a special adaptation that lets it naturally lay in either direction. For example, dogs and horses have hair that lays in one direction, and if it is rubbed against the direction of growth, it lifts up, allowing dirt and debris underneath. A mole's fur has an unusual structure near the base that essentially allows it to swivel. When he is traveling forward in a tunnel, the fur lies flat toward his tail, but when he travels backward, it lies flat toward his head, keeping falling dirt off his skin.</w:t>
                        </w:r>
                      </w:ins>
                    </w:p>
                    <w:p w:rsidR="0023478F" w:rsidRPr="00A45D94" w:rsidRDefault="0023478F" w:rsidP="0023478F">
                      <w:pPr>
                        <w:shd w:val="clear" w:color="auto" w:fill="FFFFFF"/>
                        <w:spacing w:after="0" w:line="300" w:lineRule="atLeast"/>
                        <w:textAlignment w:val="baseline"/>
                        <w:outlineLvl w:val="1"/>
                        <w:rPr>
                          <w:ins w:id="29" w:author="Unknown"/>
                          <w:rFonts w:eastAsia="Times New Roman" w:cstheme="minorHAnsi"/>
                          <w:b/>
                          <w:bCs/>
                          <w:color w:val="333333"/>
                          <w:sz w:val="30"/>
                          <w:szCs w:val="30"/>
                          <w:lang w:eastAsia="en-GB"/>
                        </w:rPr>
                      </w:pPr>
                      <w:ins w:id="30" w:author="Unknown">
                        <w:r w:rsidRPr="00A45D94">
                          <w:rPr>
                            <w:rFonts w:eastAsia="Times New Roman" w:cstheme="minorHAnsi"/>
                            <w:b/>
                            <w:bCs/>
                            <w:color w:val="333333"/>
                            <w:sz w:val="30"/>
                            <w:szCs w:val="30"/>
                            <w:lang w:eastAsia="en-GB"/>
                          </w:rPr>
                          <w:t>Breathing</w:t>
                        </w:r>
                      </w:ins>
                    </w:p>
                    <w:p w:rsidR="0023478F" w:rsidRPr="00CC4B96" w:rsidRDefault="0023478F" w:rsidP="0023478F">
                      <w:pPr>
                        <w:shd w:val="clear" w:color="auto" w:fill="FFFFFF"/>
                        <w:spacing w:before="75" w:after="360" w:line="384" w:lineRule="atLeast"/>
                        <w:textAlignment w:val="baseline"/>
                        <w:rPr>
                          <w:ins w:id="31" w:author="Unknown"/>
                          <w:rFonts w:eastAsia="Times New Roman" w:cstheme="minorHAnsi"/>
                          <w:color w:val="333333"/>
                          <w:sz w:val="24"/>
                          <w:szCs w:val="24"/>
                          <w:u w:val="single"/>
                          <w:lang w:eastAsia="en-GB"/>
                        </w:rPr>
                      </w:pPr>
                      <w:ins w:id="32" w:author="Unknown">
                        <w:r w:rsidRPr="00CC4B96">
                          <w:rPr>
                            <w:rFonts w:eastAsia="Times New Roman" w:cstheme="minorHAnsi"/>
                            <w:color w:val="333333"/>
                            <w:sz w:val="24"/>
                            <w:szCs w:val="24"/>
                            <w:u w:val="single"/>
                            <w:lang w:eastAsia="en-GB"/>
                          </w:rPr>
                          <w:t xml:space="preserve">Few mammals could survive extended periods in underground tunnels without a regular source of oxygen. Moles, however, show no </w:t>
                        </w:r>
                        <w:proofErr w:type="spellStart"/>
                        <w:r w:rsidRPr="00CC4B96">
                          <w:rPr>
                            <w:rFonts w:eastAsia="Times New Roman" w:cstheme="minorHAnsi"/>
                            <w:color w:val="333333"/>
                            <w:sz w:val="24"/>
                            <w:szCs w:val="24"/>
                            <w:u w:val="single"/>
                            <w:lang w:eastAsia="en-GB"/>
                          </w:rPr>
                          <w:t>adverse affects</w:t>
                        </w:r>
                        <w:proofErr w:type="spellEnd"/>
                        <w:r w:rsidRPr="00CC4B96">
                          <w:rPr>
                            <w:rFonts w:eastAsia="Times New Roman" w:cstheme="minorHAnsi"/>
                            <w:color w:val="333333"/>
                            <w:sz w:val="24"/>
                            <w:szCs w:val="24"/>
                            <w:u w:val="single"/>
                            <w:lang w:eastAsia="en-GB"/>
                          </w:rPr>
                          <w:t xml:space="preserve"> when exposed to high levels of carbon dioxide, or conversely, low levels of oxygen, for long periods of time. Specialized blood cells affect the way </w:t>
                        </w:r>
                        <w:proofErr w:type="spellStart"/>
                        <w:r w:rsidRPr="00CC4B96">
                          <w:rPr>
                            <w:rFonts w:eastAsia="Times New Roman" w:cstheme="minorHAnsi"/>
                            <w:color w:val="333333"/>
                            <w:sz w:val="24"/>
                            <w:szCs w:val="24"/>
                            <w:u w:val="single"/>
                            <w:lang w:eastAsia="en-GB"/>
                          </w:rPr>
                          <w:t>hemoglobin</w:t>
                        </w:r>
                        <w:proofErr w:type="spellEnd"/>
                        <w:r w:rsidRPr="00CC4B96">
                          <w:rPr>
                            <w:rFonts w:eastAsia="Times New Roman" w:cstheme="minorHAnsi"/>
                            <w:color w:val="333333"/>
                            <w:sz w:val="24"/>
                            <w:szCs w:val="24"/>
                            <w:u w:val="single"/>
                            <w:lang w:eastAsia="en-GB"/>
                          </w:rPr>
                          <w:t xml:space="preserve"> binds to carbon dioxide, allowing them to breathe in the same air they just breathed out without any ill effects.</w:t>
                        </w:r>
                      </w:ins>
                    </w:p>
                    <w:p w:rsidR="0023478F" w:rsidRDefault="0023478F" w:rsidP="0023478F">
                      <w:pPr>
                        <w:jc w:val="center"/>
                      </w:pPr>
                    </w:p>
                  </w:txbxContent>
                </v:textbox>
                <w10:anchorlock/>
              </v:rect>
            </w:pict>
          </mc:Fallback>
        </mc:AlternateContent>
      </w:r>
    </w:p>
    <w:p w:rsidR="0023478F" w:rsidRDefault="0023478F"/>
    <w:p w:rsidR="0023478F" w:rsidRDefault="0023478F"/>
    <w:p w:rsidR="0023478F" w:rsidRDefault="0023478F"/>
    <w:p w:rsidR="0023478F" w:rsidRDefault="0023478F"/>
    <w:p w:rsidR="0023478F" w:rsidRDefault="0023478F"/>
    <w:p w:rsidR="0023478F" w:rsidRDefault="0023478F"/>
    <w:p w:rsidR="0023478F" w:rsidRDefault="0023478F"/>
    <w:p w:rsidR="00C51B6C" w:rsidRDefault="009972FC">
      <w:r>
        <w:rPr>
          <w:noProof/>
          <w:lang w:eastAsia="en-GB"/>
        </w:rPr>
        <mc:AlternateContent>
          <mc:Choice Requires="wps">
            <w:drawing>
              <wp:inline distT="0" distB="0" distL="0" distR="0" wp14:anchorId="35BF6E34" wp14:editId="730F63FA">
                <wp:extent cx="304800" cy="304800"/>
                <wp:effectExtent l="0" t="0" r="0" b="0"/>
                <wp:docPr id="6" name="AutoShape 6" descr="European Mole - Facts, Diet, Habitat &amp; Pictures on Animalia.bio"/>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AutoShape 6" o:spid="_x0000_s1026" alt="Description: European Mole - Facts, Diet, Habitat &amp; Pictures on Animalia.bio"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" filled="f" stroked="f">
                <o:lock v:ext="edit" aspectratio="t"/>
                <w10:anchorlock/>
              </v:rect>
            </w:pict>
          </mc:Fallback>
        </mc:AlternateContent>
      </w:r>
      <w:r w:rsidR="0023478F">
        <w:rPr>
          <w:noProof/>
          <w:lang w:eastAsia="en-GB"/>
        </w:rPr>
        <w:drawing>
          <wp:inline distT="0" distB="0" distL="0" distR="0">
            <wp:extent cx="4610100" cy="2548824"/>
            <wp:effectExtent l="0" t="0" r="0" b="4445"/>
            <wp:docPr id="8" name="Picture 8" descr="C:\ProgramData\Shared Desktop\mole-feet-claws-soi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ProgramData\Shared Desktop\mole-feet-claws-soil.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616406" cy="2552310"/>
                    </a:xfrm>
                    <a:prstGeom prst="rect">
                      <a:avLst/>
                    </a:prstGeom>
                    <a:noFill/>
                    <a:ln>
                      <a:noFill/>
                    </a:ln>
                  </pic:spPr>
                </pic:pic>
              </a:graphicData>
            </a:graphic>
          </wp:inline>
        </w:drawing>
      </w:r>
    </w:p>
    <w:sectPr w:rsidR="00C51B6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inherit">
    <w:altName w:val="Times New Roman"/>
    <w:panose1 w:val="00000000000000000000"/>
    <w:charset w:val="00"/>
    <w:family w:val="roman"/>
    <w:notTrueType/>
    <w:pitch w:val="default"/>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00"/>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5B9C"/>
    <w:rsid w:val="000F597E"/>
    <w:rsid w:val="0023478F"/>
    <w:rsid w:val="009972FC"/>
    <w:rsid w:val="00A05251"/>
    <w:rsid w:val="00A45D94"/>
    <w:rsid w:val="00C51B6C"/>
    <w:rsid w:val="00CC4B96"/>
    <w:rsid w:val="00D35B9C"/>
    <w:rsid w:val="00F10075"/>
    <w:rsid w:val="00F9498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972F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972F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972F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972F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6256837">
      <w:bodyDiv w:val="1"/>
      <w:marLeft w:val="0"/>
      <w:marRight w:val="0"/>
      <w:marTop w:val="0"/>
      <w:marBottom w:val="0"/>
      <w:divBdr>
        <w:top w:val="none" w:sz="0" w:space="0" w:color="auto"/>
        <w:left w:val="none" w:sz="0" w:space="0" w:color="auto"/>
        <w:bottom w:val="none" w:sz="0" w:space="0" w:color="auto"/>
        <w:right w:val="none" w:sz="0" w:space="0" w:color="auto"/>
      </w:divBdr>
      <w:divsChild>
        <w:div w:id="268972689">
          <w:marLeft w:val="0"/>
          <w:marRight w:val="0"/>
          <w:marTop w:val="0"/>
          <w:marBottom w:val="0"/>
          <w:divBdr>
            <w:top w:val="none" w:sz="0" w:space="0" w:color="auto"/>
            <w:left w:val="none" w:sz="0" w:space="0" w:color="auto"/>
            <w:bottom w:val="none" w:sz="0" w:space="0" w:color="auto"/>
            <w:right w:val="none" w:sz="0" w:space="0" w:color="auto"/>
          </w:divBdr>
        </w:div>
        <w:div w:id="1533810418">
          <w:marLeft w:val="0"/>
          <w:marRight w:val="0"/>
          <w:marTop w:val="0"/>
          <w:marBottom w:val="0"/>
          <w:divBdr>
            <w:top w:val="none" w:sz="0" w:space="0" w:color="auto"/>
            <w:left w:val="none" w:sz="0" w:space="0" w:color="auto"/>
            <w:bottom w:val="none" w:sz="0" w:space="0" w:color="auto"/>
            <w:right w:val="none" w:sz="0" w:space="0" w:color="auto"/>
          </w:divBdr>
          <w:divsChild>
            <w:div w:id="1213733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8138439">
      <w:bodyDiv w:val="1"/>
      <w:marLeft w:val="0"/>
      <w:marRight w:val="0"/>
      <w:marTop w:val="0"/>
      <w:marBottom w:val="0"/>
      <w:divBdr>
        <w:top w:val="none" w:sz="0" w:space="0" w:color="auto"/>
        <w:left w:val="none" w:sz="0" w:space="0" w:color="auto"/>
        <w:bottom w:val="none" w:sz="0" w:space="0" w:color="auto"/>
        <w:right w:val="none" w:sz="0" w:space="0" w:color="auto"/>
      </w:divBdr>
      <w:divsChild>
        <w:div w:id="16662432">
          <w:marLeft w:val="0"/>
          <w:marRight w:val="0"/>
          <w:marTop w:val="0"/>
          <w:marBottom w:val="0"/>
          <w:divBdr>
            <w:top w:val="none" w:sz="0" w:space="0" w:color="auto"/>
            <w:left w:val="none" w:sz="0" w:space="0" w:color="auto"/>
            <w:bottom w:val="none" w:sz="0" w:space="0" w:color="auto"/>
            <w:right w:val="none" w:sz="0" w:space="0" w:color="auto"/>
          </w:divBdr>
          <w:divsChild>
            <w:div w:id="1065030583">
              <w:marLeft w:val="0"/>
              <w:marRight w:val="0"/>
              <w:marTop w:val="0"/>
              <w:marBottom w:val="300"/>
              <w:divBdr>
                <w:top w:val="none" w:sz="0" w:space="0" w:color="auto"/>
                <w:left w:val="none" w:sz="0" w:space="0" w:color="auto"/>
                <w:bottom w:val="none" w:sz="0" w:space="0" w:color="auto"/>
                <w:right w:val="none" w:sz="0" w:space="0" w:color="auto"/>
              </w:divBdr>
            </w:div>
            <w:div w:id="1103039560">
              <w:marLeft w:val="0"/>
              <w:marRight w:val="0"/>
              <w:marTop w:val="0"/>
              <w:marBottom w:val="300"/>
              <w:divBdr>
                <w:top w:val="none" w:sz="0" w:space="0" w:color="auto"/>
                <w:left w:val="none" w:sz="0" w:space="0" w:color="auto"/>
                <w:bottom w:val="none" w:sz="0" w:space="0" w:color="auto"/>
                <w:right w:val="none" w:sz="0" w:space="0" w:color="auto"/>
              </w:divBdr>
              <w:divsChild>
                <w:div w:id="1529685950">
                  <w:marLeft w:val="0"/>
                  <w:marRight w:val="0"/>
                  <w:marTop w:val="0"/>
                  <w:marBottom w:val="300"/>
                  <w:divBdr>
                    <w:top w:val="none" w:sz="0" w:space="0" w:color="auto"/>
                    <w:left w:val="none" w:sz="0" w:space="0" w:color="auto"/>
                    <w:bottom w:val="none" w:sz="0" w:space="0" w:color="auto"/>
                    <w:right w:val="none" w:sz="0" w:space="0" w:color="auto"/>
                  </w:divBdr>
                </w:div>
              </w:divsChild>
            </w:div>
            <w:div w:id="1610432621">
              <w:marLeft w:val="0"/>
              <w:marRight w:val="0"/>
              <w:marTop w:val="0"/>
              <w:marBottom w:val="300"/>
              <w:divBdr>
                <w:top w:val="none" w:sz="0" w:space="0" w:color="auto"/>
                <w:left w:val="none" w:sz="0" w:space="0" w:color="auto"/>
                <w:bottom w:val="none" w:sz="0" w:space="0" w:color="auto"/>
                <w:right w:val="none" w:sz="0" w:space="0" w:color="auto"/>
              </w:divBdr>
              <w:divsChild>
                <w:div w:id="710807552">
                  <w:marLeft w:val="0"/>
                  <w:marRight w:val="0"/>
                  <w:marTop w:val="0"/>
                  <w:marBottom w:val="300"/>
                  <w:divBdr>
                    <w:top w:val="none" w:sz="0" w:space="0" w:color="auto"/>
                    <w:left w:val="none" w:sz="0" w:space="0" w:color="auto"/>
                    <w:bottom w:val="none" w:sz="0" w:space="0" w:color="auto"/>
                    <w:right w:val="none" w:sz="0" w:space="0" w:color="auto"/>
                  </w:divBdr>
                </w:div>
              </w:divsChild>
            </w:div>
            <w:div w:id="1064642324">
              <w:marLeft w:val="0"/>
              <w:marRight w:val="0"/>
              <w:marTop w:val="0"/>
              <w:marBottom w:val="300"/>
              <w:divBdr>
                <w:top w:val="none" w:sz="0" w:space="0" w:color="auto"/>
                <w:left w:val="none" w:sz="0" w:space="0" w:color="auto"/>
                <w:bottom w:val="none" w:sz="0" w:space="0" w:color="auto"/>
                <w:right w:val="none" w:sz="0" w:space="0" w:color="auto"/>
              </w:divBdr>
              <w:divsChild>
                <w:div w:id="1035733191">
                  <w:marLeft w:val="0"/>
                  <w:marRight w:val="0"/>
                  <w:marTop w:val="0"/>
                  <w:marBottom w:val="300"/>
                  <w:divBdr>
                    <w:top w:val="none" w:sz="0" w:space="0" w:color="auto"/>
                    <w:left w:val="none" w:sz="0" w:space="0" w:color="auto"/>
                    <w:bottom w:val="none" w:sz="0" w:space="0" w:color="auto"/>
                    <w:right w:val="none" w:sz="0" w:space="0" w:color="auto"/>
                  </w:divBdr>
                </w:div>
              </w:divsChild>
            </w:div>
            <w:div w:id="46147150">
              <w:marLeft w:val="0"/>
              <w:marRight w:val="0"/>
              <w:marTop w:val="0"/>
              <w:marBottom w:val="300"/>
              <w:divBdr>
                <w:top w:val="none" w:sz="0" w:space="0" w:color="auto"/>
                <w:left w:val="none" w:sz="0" w:space="0" w:color="auto"/>
                <w:bottom w:val="none" w:sz="0" w:space="0" w:color="auto"/>
                <w:right w:val="none" w:sz="0" w:space="0" w:color="auto"/>
              </w:divBdr>
              <w:divsChild>
                <w:div w:id="938563620">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4</Pages>
  <Words>359</Words>
  <Characters>2052</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RM plc</Company>
  <LinksUpToDate>false</LinksUpToDate>
  <CharactersWithSpaces>2407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Mrs J. Williams</dc:creator>
  <cp:lastModifiedBy>Mrs J. Williams</cp:lastModifiedBy>
  <cp:revision>6</cp:revision>
  <cp:lastPrinted>2020-06-03T10:59:00Z</cp:lastPrinted>
  <dcterms:created xsi:type="dcterms:W3CDTF">2020-05-28T21:38:00Z</dcterms:created>
  <dcterms:modified xsi:type="dcterms:W3CDTF">2020-06-03T11:00:00Z</dcterms:modified>
</cp:coreProperties>
</file>